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09C50D41" w:rsidR="000348ED" w:rsidRPr="00FE3913" w:rsidRDefault="001B5C39" w:rsidP="008F4DC3">
            <w:pPr>
              <w:jc w:val="right"/>
            </w:pPr>
            <w:r w:rsidRPr="00FE3913">
              <w:t>DTEC3-11.2.2.9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6EEFA5E4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  <w:del w:id="1" w:author="Alisa Nechyporuk" w:date="2024-10-04T10:33:00Z" w16du:dateUtc="2024-10-04T08:33:00Z">
              <w:r w:rsidR="00476950" w:rsidDel="00F72EE0">
                <w:delText>(</w:delText>
              </w:r>
            </w:del>
            <w:r w:rsidR="00476950">
              <w:t>to PAP</w:t>
            </w:r>
            <w:del w:id="2" w:author="Alisa Nechyporuk" w:date="2024-10-04T10:33:00Z" w16du:dateUtc="2024-10-04T08:33:00Z">
              <w:r w:rsidR="00476950" w:rsidDel="00F72EE0">
                <w:delText>)</w:delText>
              </w:r>
            </w:del>
          </w:p>
        </w:tc>
        <w:tc>
          <w:tcPr>
            <w:tcW w:w="5461" w:type="dxa"/>
          </w:tcPr>
          <w:p w14:paraId="5039DF58" w14:textId="6DA05D38" w:rsidR="000348ED" w:rsidRPr="00282766" w:rsidRDefault="00857F1B" w:rsidP="008F4DC3">
            <w:pPr>
              <w:jc w:val="right"/>
            </w:pPr>
            <w:r w:rsidRPr="004C7016">
              <w:t xml:space="preserve">3rd </w:t>
            </w:r>
            <w:r>
              <w:t>October</w:t>
            </w:r>
            <w:r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263181F7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del w:id="3" w:author="Alisa Nechyporuk" w:date="2024-10-04T10:33:00Z" w16du:dateUtc="2024-10-04T08:33:00Z">
        <w:r w:rsidR="00E5755C" w:rsidRPr="00282766" w:rsidDel="00C52654">
          <w:rPr>
            <w:lang w:val="en-GB"/>
          </w:rPr>
          <w:delText>[</w:delText>
        </w:r>
      </w:del>
      <w:r w:rsidR="00E5755C" w:rsidRPr="00282766">
        <w:rPr>
          <w:lang w:val="en-GB"/>
        </w:rPr>
        <w:t>and PAP</w:t>
      </w:r>
      <w:del w:id="4" w:author="Alisa Nechyporuk" w:date="2024-10-04T10:33:00Z" w16du:dateUtc="2024-10-04T08:33:00Z">
        <w:r w:rsidR="00E5755C" w:rsidRPr="00282766" w:rsidDel="00C52654">
          <w:rPr>
            <w:lang w:val="en-GB"/>
          </w:rPr>
          <w:delText>]</w:delText>
        </w:r>
      </w:del>
      <w:r w:rsidR="00E5755C" w:rsidRPr="00282766">
        <w:rPr>
          <w:lang w:val="en-GB"/>
        </w:rPr>
        <w:t xml:space="preserve">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r w:rsidR="00B537C8">
        <w:rPr>
          <w:lang w:val="en-GB"/>
        </w:rPr>
        <w:t>AtoNs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C4D6F" w14:textId="77777777" w:rsidR="009E5CFD" w:rsidRDefault="009E5CFD" w:rsidP="002B0236">
      <w:r>
        <w:separator/>
      </w:r>
    </w:p>
  </w:endnote>
  <w:endnote w:type="continuationSeparator" w:id="0">
    <w:p w14:paraId="79583CA3" w14:textId="77777777" w:rsidR="009E5CFD" w:rsidRDefault="009E5CF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51B14" w14:textId="77777777" w:rsidR="009E5CFD" w:rsidRDefault="009E5CFD" w:rsidP="002B0236">
      <w:bookmarkStart w:id="0" w:name="_Hlk178862997"/>
      <w:bookmarkEnd w:id="0"/>
      <w:r>
        <w:separator/>
      </w:r>
    </w:p>
  </w:footnote>
  <w:footnote w:type="continuationSeparator" w:id="0">
    <w:p w14:paraId="155B81E1" w14:textId="77777777" w:rsidR="009E5CFD" w:rsidRDefault="009E5CF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00000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7A68AC23" w:rsidR="008E7A45" w:rsidRDefault="0000000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00000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sa Nechyporuk">
    <w15:presenceInfo w15:providerId="AD" w15:userId="S::alisa.nechyporuk@iala-aism.org::049e4621-d5c2-4972-a621-7bb87be664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A47E5"/>
    <w:rsid w:val="007C7986"/>
    <w:rsid w:val="007E13D6"/>
    <w:rsid w:val="0080092C"/>
    <w:rsid w:val="008132B7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7</cp:revision>
  <cp:lastPrinted>2006-10-19T11:49:00Z</cp:lastPrinted>
  <dcterms:created xsi:type="dcterms:W3CDTF">2024-10-03T12:16:00Z</dcterms:created>
  <dcterms:modified xsi:type="dcterms:W3CDTF">2024-10-04T08:34:00Z</dcterms:modified>
</cp:coreProperties>
</file>